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864"/>
        <w:gridCol w:w="1456"/>
        <w:gridCol w:w="739"/>
        <w:gridCol w:w="1271"/>
        <w:gridCol w:w="473"/>
        <w:gridCol w:w="578"/>
        <w:gridCol w:w="2377"/>
        <w:gridCol w:w="1530"/>
      </w:tblGrid>
      <w:tr w:rsidR="00361ACC" w:rsidRPr="00F934BD" w14:paraId="57897AAC" w14:textId="77777777" w:rsidTr="003E183B">
        <w:trPr>
          <w:trHeight w:hRule="exact" w:val="288"/>
        </w:trPr>
        <w:tc>
          <w:tcPr>
            <w:tcW w:w="865" w:type="dxa"/>
          </w:tcPr>
          <w:p w14:paraId="5C4891EA" w14:textId="77777777" w:rsidR="00EC4EAD" w:rsidRPr="00F934BD" w:rsidRDefault="00EC4EAD" w:rsidP="00623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sdt>
          <w:sdtPr>
            <w:rPr>
              <w:sz w:val="20"/>
              <w:szCs w:val="20"/>
            </w:rPr>
            <w:alias w:val="Date"/>
            <w:tag w:val="Date"/>
            <w:id w:val="2114165934"/>
            <w:placeholder>
              <w:docPart w:val="08C0152FBC5A4D54BB0608D01366375E"/>
            </w:placeholder>
            <w:showingPlcHdr/>
            <w15:color w:val="993300"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7" w:type="dxa"/>
              </w:tcPr>
              <w:p w14:paraId="6712AFF9" w14:textId="77777777" w:rsidR="00EC4EAD" w:rsidRPr="00F934BD" w:rsidRDefault="002F438E" w:rsidP="002F438E">
                <w:pPr>
                  <w:rPr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</w:t>
                </w:r>
                <w:r w:rsidR="00321133">
                  <w:rPr>
                    <w:rStyle w:val="PlaceholderText"/>
                  </w:rPr>
                  <w:t>m</w:t>
                </w:r>
                <w:r>
                  <w:rPr>
                    <w:rStyle w:val="PlaceholderText"/>
                  </w:rPr>
                  <w:t>/dd</w:t>
                </w:r>
                <w:r w:rsidR="00321133">
                  <w:rPr>
                    <w:rStyle w:val="PlaceholderText"/>
                  </w:rPr>
                  <w:t>/y</w:t>
                </w:r>
                <w:r w:rsidR="00D45FF8">
                  <w:rPr>
                    <w:rStyle w:val="PlaceholderText"/>
                  </w:rPr>
                  <w:t>y</w:t>
                </w:r>
              </w:p>
            </w:tc>
          </w:sdtContent>
        </w:sdt>
        <w:tc>
          <w:tcPr>
            <w:tcW w:w="741" w:type="dxa"/>
          </w:tcPr>
          <w:p w14:paraId="52F5C7DC" w14:textId="77777777" w:rsidR="00EC4EAD" w:rsidRPr="00F934BD" w:rsidRDefault="00EC4EAD" w:rsidP="00623DDE">
            <w:pPr>
              <w:rPr>
                <w:sz w:val="20"/>
                <w:szCs w:val="20"/>
              </w:rPr>
            </w:pPr>
          </w:p>
        </w:tc>
        <w:tc>
          <w:tcPr>
            <w:tcW w:w="4695" w:type="dxa"/>
            <w:gridSpan w:val="4"/>
          </w:tcPr>
          <w:p w14:paraId="3A012C0C" w14:textId="77777777" w:rsidR="00EC4EAD" w:rsidRPr="00F934BD" w:rsidRDefault="00EC4EAD" w:rsidP="00361ACC">
            <w:pPr>
              <w:tabs>
                <w:tab w:val="right" w:pos="3809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A16C0">
              <w:rPr>
                <w:sz w:val="20"/>
                <w:szCs w:val="20"/>
              </w:rPr>
              <w:t>lan No.</w:t>
            </w:r>
          </w:p>
        </w:tc>
        <w:sdt>
          <w:sdtPr>
            <w:alias w:val="Plan"/>
            <w:tag w:val=""/>
            <w:id w:val="-27878682"/>
            <w:placeholder>
              <w:docPart w:val="BBA714E73471420D8015EF9B0B60CB97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15:color w:val="993300"/>
            <w:text/>
          </w:sdtPr>
          <w:sdtEndPr>
            <w:rPr>
              <w:rStyle w:val="Style5"/>
              <w:sz w:val="20"/>
              <w:szCs w:val="20"/>
            </w:rPr>
          </w:sdtEndPr>
          <w:sdtContent>
            <w:tc>
              <w:tcPr>
                <w:tcW w:w="1530" w:type="dxa"/>
                <w:noWrap/>
              </w:tcPr>
              <w:p w14:paraId="5A039C21" w14:textId="77777777" w:rsidR="00EC4EAD" w:rsidRPr="00F934BD" w:rsidRDefault="006A6A9D" w:rsidP="006A6A9D">
                <w:pPr>
                  <w:jc w:val="right"/>
                  <w:rPr>
                    <w:rStyle w:val="Style5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XXXX-E</w:t>
                </w:r>
              </w:p>
            </w:tc>
          </w:sdtContent>
        </w:sdt>
      </w:tr>
      <w:tr w:rsidR="006A6A9D" w:rsidRPr="008657B8" w14:paraId="60EB4274" w14:textId="77777777" w:rsidTr="00300FDB">
        <w:trPr>
          <w:trHeight w:hRule="exact" w:val="288"/>
        </w:trPr>
        <w:tc>
          <w:tcPr>
            <w:tcW w:w="4338" w:type="dxa"/>
            <w:gridSpan w:val="4"/>
          </w:tcPr>
          <w:p w14:paraId="50340CC6" w14:textId="77777777" w:rsidR="00EC4EAD" w:rsidRPr="00F934BD" w:rsidRDefault="00EC4EAD" w:rsidP="00623DDE">
            <w:pPr>
              <w:ind w:right="18"/>
              <w:jc w:val="right"/>
              <w:rPr>
                <w:b/>
              </w:rPr>
            </w:pPr>
            <w:r w:rsidRPr="00F934BD">
              <w:rPr>
                <w:b/>
              </w:rPr>
              <w:t xml:space="preserve"> PARCEL</w:t>
            </w:r>
          </w:p>
        </w:tc>
        <w:tc>
          <w:tcPr>
            <w:tcW w:w="1035" w:type="dxa"/>
            <w:gridSpan w:val="2"/>
            <w:noWrap/>
            <w:tcMar>
              <w:left w:w="0" w:type="dxa"/>
              <w:right w:w="0" w:type="dxa"/>
            </w:tcMar>
          </w:tcPr>
          <w:p w14:paraId="77DADE2B" w14:textId="77777777" w:rsidR="0090052B" w:rsidRPr="00B43F9D" w:rsidRDefault="00B244BD" w:rsidP="0090052B">
            <w:pPr>
              <w:jc w:val="right"/>
              <w:rPr>
                <w:b/>
              </w:rPr>
            </w:pPr>
            <w:sdt>
              <w:sdtPr>
                <w:rPr>
                  <w:b/>
                </w:rPr>
                <w:alias w:val="Parcel"/>
                <w:tag w:val=""/>
                <w:id w:val="1647549767"/>
                <w:placeholder>
                  <w:docPart w:val="67080A415BD74DA188C704F7932A05CC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color w:val="993300"/>
                <w:text/>
              </w:sdtPr>
              <w:sdtEndPr/>
              <w:sdtContent>
                <w:r w:rsidR="0090052B" w:rsidRPr="00B43F9D">
                  <w:rPr>
                    <w:rStyle w:val="PlaceholderText"/>
                    <w:b/>
                  </w:rPr>
                  <w:t>###</w:t>
                </w:r>
              </w:sdtContent>
            </w:sdt>
            <w:r w:rsidR="0090052B" w:rsidRPr="00B43F9D">
              <w:rPr>
                <w:b/>
              </w:rPr>
              <w:t>-</w:t>
            </w:r>
            <w:r w:rsidR="0055587F" w:rsidRPr="00B43F9D">
              <w:rPr>
                <w:b/>
              </w:rPr>
              <w:t>CH</w:t>
            </w:r>
          </w:p>
          <w:p w14:paraId="228A1A73" w14:textId="77777777" w:rsidR="00EC4EAD" w:rsidRPr="00B43F9D" w:rsidRDefault="00EC4EAD" w:rsidP="0090052B">
            <w:pPr>
              <w:jc w:val="right"/>
              <w:rPr>
                <w:b/>
              </w:rPr>
            </w:pPr>
          </w:p>
        </w:tc>
        <w:tc>
          <w:tcPr>
            <w:tcW w:w="3915" w:type="dxa"/>
            <w:gridSpan w:val="2"/>
            <w:tcMar>
              <w:left w:w="0" w:type="dxa"/>
              <w:right w:w="0" w:type="dxa"/>
            </w:tcMar>
          </w:tcPr>
          <w:p w14:paraId="272566F3" w14:textId="77777777" w:rsidR="00EC4EAD" w:rsidRPr="00B43F9D" w:rsidRDefault="00B244BD" w:rsidP="002F438E">
            <w:pPr>
              <w:rPr>
                <w:b/>
              </w:rPr>
            </w:pPr>
            <w:sdt>
              <w:sdtPr>
                <w:rPr>
                  <w:b/>
                </w:rPr>
                <w:alias w:val="Parcel2"/>
                <w:tag w:val="Parcel2"/>
                <w:id w:val="1456369977"/>
                <w:placeholder>
                  <w:docPart w:val="1F5218F45AC84D91A6D0D648CAC004A6"/>
                </w:placeholder>
                <w:showingPlcHdr/>
                <w15:color w:val="993300"/>
                <w:text/>
              </w:sdtPr>
              <w:sdtEndPr/>
              <w:sdtContent>
                <w:r w:rsidR="002F438E" w:rsidRPr="00B43F9D">
                  <w:rPr>
                    <w:rStyle w:val="PlaceholderText"/>
                    <w:b/>
                  </w:rPr>
                  <w:t xml:space="preserve">   </w:t>
                </w:r>
              </w:sdtContent>
            </w:sdt>
            <w:r w:rsidR="002F438E" w:rsidRPr="00B43F9D">
              <w:rPr>
                <w:b/>
              </w:rPr>
              <w:fldChar w:fldCharType="begin"/>
            </w:r>
            <w:r w:rsidR="002F438E" w:rsidRPr="00B43F9D">
              <w:rPr>
                <w:b/>
              </w:rPr>
              <w:instrText xml:space="preserve"> DOCVARIABLE  Parcel2  \* MERGEFORMAT </w:instrText>
            </w:r>
            <w:r w:rsidR="002F438E" w:rsidRPr="00B43F9D">
              <w:rPr>
                <w:b/>
              </w:rPr>
              <w:fldChar w:fldCharType="end"/>
            </w:r>
          </w:p>
        </w:tc>
      </w:tr>
      <w:tr w:rsidR="00300FDB" w:rsidRPr="008657B8" w14:paraId="7859CBCE" w14:textId="77777777" w:rsidTr="00300FDB">
        <w:trPr>
          <w:trHeight w:hRule="exact" w:val="288"/>
        </w:trPr>
        <w:sdt>
          <w:sdtPr>
            <w:rPr>
              <w:b/>
            </w:rPr>
            <w:alias w:val="ACREAGE"/>
            <w:tag w:val="ACREAGE"/>
            <w:id w:val="366258099"/>
            <w:placeholder>
              <w:docPart w:val="035FDB5C5B6B4BBCA148838A270BBDC7"/>
            </w:placeholder>
            <w:showingPlcHdr/>
            <w15:color w:val="993300"/>
            <w:text/>
          </w:sdtPr>
          <w:sdtEndPr/>
          <w:sdtContent>
            <w:tc>
              <w:tcPr>
                <w:tcW w:w="4798" w:type="dxa"/>
                <w:gridSpan w:val="5"/>
              </w:tcPr>
              <w:p w14:paraId="3C61559A" w14:textId="77777777" w:rsidR="00300FDB" w:rsidRPr="00B43F9D" w:rsidRDefault="00300FDB" w:rsidP="001C4EED">
                <w:pPr>
                  <w:jc w:val="right"/>
                  <w:rPr>
                    <w:b/>
                  </w:rPr>
                </w:pPr>
                <w:r w:rsidRPr="00B43F9D">
                  <w:rPr>
                    <w:rStyle w:val="PlaceholderText"/>
                    <w:b/>
                  </w:rPr>
                  <w:t>#.###</w:t>
                </w:r>
              </w:p>
            </w:tc>
          </w:sdtContent>
        </w:sdt>
        <w:sdt>
          <w:sdtPr>
            <w:rPr>
              <w:b/>
            </w:rPr>
            <w:alias w:val="UNITS"/>
            <w:tag w:val="UNITS"/>
            <w:id w:val="-1958248369"/>
            <w:placeholder>
              <w:docPart w:val="B6D2102AC54A4F3F804A6BFF7F307670"/>
            </w:placeholder>
            <w:showingPlcHdr/>
            <w15:color w:val="993300"/>
            <w:dropDownList>
              <w:listItem w:value="Choose an item."/>
              <w:listItem w:displayText="ACRES" w:value="ACRES"/>
              <w:listItem w:displayText="SQUARE FEET" w:value="SQUARE FEET"/>
            </w:dropDownList>
          </w:sdtPr>
          <w:sdtEndPr/>
          <w:sdtContent>
            <w:tc>
              <w:tcPr>
                <w:tcW w:w="4490" w:type="dxa"/>
                <w:gridSpan w:val="3"/>
                <w:tcMar>
                  <w:left w:w="0" w:type="dxa"/>
                  <w:right w:w="0" w:type="dxa"/>
                </w:tcMar>
              </w:tcPr>
              <w:p w14:paraId="7D1DB947" w14:textId="77777777" w:rsidR="00300FDB" w:rsidRPr="00B43F9D" w:rsidRDefault="00300FDB" w:rsidP="001C4EED">
                <w:pPr>
                  <w:rPr>
                    <w:b/>
                  </w:rPr>
                </w:pPr>
                <w:r w:rsidRPr="00B43F9D">
                  <w:rPr>
                    <w:rStyle w:val="PlaceholderText"/>
                    <w:b/>
                  </w:rPr>
                  <w:t>Choose a unit</w:t>
                </w:r>
              </w:p>
            </w:tc>
          </w:sdtContent>
        </w:sdt>
      </w:tr>
    </w:tbl>
    <w:p w14:paraId="27EC9726" w14:textId="77777777" w:rsidR="00C62351" w:rsidRDefault="00C62351" w:rsidP="00703358">
      <w:pPr>
        <w:jc w:val="center"/>
        <w:rPr>
          <w:b/>
        </w:rPr>
        <w:sectPr w:rsidR="00C62351" w:rsidSect="00B9483E">
          <w:headerReference w:type="default" r:id="rId12"/>
          <w:footerReference w:type="default" r:id="rId13"/>
          <w:type w:val="continuous"/>
          <w:pgSz w:w="12240" w:h="15840" w:code="1"/>
          <w:pgMar w:top="2160" w:right="1440" w:bottom="1440" w:left="1440" w:header="2160" w:footer="720" w:gutter="0"/>
          <w:cols w:space="720"/>
          <w:docGrid w:linePitch="360"/>
        </w:sectPr>
      </w:pPr>
    </w:p>
    <w:tbl>
      <w:tblPr>
        <w:tblW w:w="9360" w:type="dxa"/>
        <w:tblInd w:w="72" w:type="dxa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9360"/>
      </w:tblGrid>
      <w:tr w:rsidR="00A25585" w:rsidRPr="00F934BD" w14:paraId="0E26683E" w14:textId="77777777" w:rsidTr="00703358">
        <w:trPr>
          <w:trHeight w:val="54"/>
        </w:trPr>
        <w:tc>
          <w:tcPr>
            <w:tcW w:w="9360" w:type="dxa"/>
          </w:tcPr>
          <w:p w14:paraId="3A6F4347" w14:textId="77777777" w:rsidR="004C0E44" w:rsidRDefault="0055587F" w:rsidP="00803F25">
            <w:pPr>
              <w:pStyle w:val="Heading1"/>
            </w:pPr>
            <w:r>
              <w:t>CHANNEL</w:t>
            </w:r>
            <w:r w:rsidR="00AC20B5" w:rsidRPr="00803F25">
              <w:t xml:space="preserve"> EASEMENT</w:t>
            </w:r>
          </w:p>
          <w:p w14:paraId="5974D6A7" w14:textId="552809F0" w:rsidR="00300FDB" w:rsidRDefault="004C0E44" w:rsidP="00803F25">
            <w:pPr>
              <w:pStyle w:val="Heading1"/>
            </w:pPr>
            <w:r>
              <w:t xml:space="preserve">CONSTRUCT AND PERPETUALLY MAINTAIN </w:t>
            </w:r>
          </w:p>
          <w:p w14:paraId="557C54BC" w14:textId="77777777" w:rsidR="005F537F" w:rsidRDefault="0055587F" w:rsidP="00803F25">
            <w:pPr>
              <w:pStyle w:val="Heading1"/>
              <w:rPr>
                <w:ins w:id="0" w:author="Yarano, Ronald J." w:date="2025-06-18T12:00:00Z"/>
              </w:rPr>
            </w:pPr>
            <w:r>
              <w:t>OPEN WATERCOURSE,</w:t>
            </w:r>
            <w:r w:rsidR="00F104E9">
              <w:t xml:space="preserve"> DITCH,</w:t>
            </w:r>
            <w:r>
              <w:t xml:space="preserve"> UTILITIES,</w:t>
            </w:r>
            <w:r w:rsidR="004C0E44">
              <w:t xml:space="preserve"> </w:t>
            </w:r>
            <w:r w:rsidR="00FD215E" w:rsidRPr="004E6C64">
              <w:t xml:space="preserve">SEWERS </w:t>
            </w:r>
          </w:p>
          <w:p w14:paraId="725BB907" w14:textId="67702D07" w:rsidR="00AC20B5" w:rsidRPr="00803F25" w:rsidRDefault="004C0E44" w:rsidP="00803F25">
            <w:pPr>
              <w:pStyle w:val="Heading1"/>
            </w:pPr>
            <w:r>
              <w:t>AND APPURTENANCES THERETO</w:t>
            </w:r>
            <w:r w:rsidR="00AC20B5" w:rsidRPr="00803F25">
              <w:t xml:space="preserve"> </w:t>
            </w:r>
            <w:r w:rsidR="00AC20B5" w:rsidRPr="00803F25">
              <w:br/>
            </w:r>
            <w:r w:rsidR="005A16C0" w:rsidRPr="00803F25">
              <w:t>IN</w:t>
            </w:r>
            <w:r w:rsidR="00AC20B5" w:rsidRPr="00803F25">
              <w:t xml:space="preserve"> THE</w:t>
            </w:r>
            <w:r w:rsidR="005A16C0" w:rsidRPr="00803F25">
              <w:t xml:space="preserve"> NAME AND FOR THE USE OF</w:t>
            </w:r>
          </w:p>
          <w:p w14:paraId="43D6451E" w14:textId="77777777" w:rsidR="00A25585" w:rsidRPr="00F934BD" w:rsidRDefault="00361ACC" w:rsidP="00803F25">
            <w:pPr>
              <w:pStyle w:val="Heading1"/>
            </w:pPr>
            <w:r w:rsidRPr="00803F25">
              <w:t>CITY OF COLUMBUS, FRANKLIN COUNTY, OHIO</w:t>
            </w:r>
          </w:p>
        </w:tc>
      </w:tr>
      <w:tr w:rsidR="00A25585" w:rsidRPr="0013353E" w14:paraId="4590D575" w14:textId="77777777" w:rsidTr="00703358">
        <w:trPr>
          <w:trHeight w:val="80"/>
        </w:trPr>
        <w:tc>
          <w:tcPr>
            <w:tcW w:w="9360" w:type="dxa"/>
          </w:tcPr>
          <w:p w14:paraId="7279CBEA" w14:textId="77777777" w:rsidR="00A25585" w:rsidRPr="0013353E" w:rsidRDefault="00A25585" w:rsidP="00703358">
            <w:pPr>
              <w:jc w:val="center"/>
              <w:rPr>
                <w:sz w:val="16"/>
                <w:szCs w:val="16"/>
              </w:rPr>
            </w:pPr>
          </w:p>
        </w:tc>
      </w:tr>
      <w:tr w:rsidR="00A25585" w:rsidRPr="0013353E" w14:paraId="6BCDB97D" w14:textId="77777777" w:rsidTr="00703358">
        <w:trPr>
          <w:trHeight w:val="135"/>
        </w:trPr>
        <w:tc>
          <w:tcPr>
            <w:tcW w:w="9360" w:type="dxa"/>
            <w:tcBorders>
              <w:bottom w:val="single" w:sz="4" w:space="0" w:color="auto"/>
            </w:tcBorders>
          </w:tcPr>
          <w:p w14:paraId="6059B04F" w14:textId="77777777" w:rsidR="00A25585" w:rsidRPr="0013353E" w:rsidRDefault="00A25585" w:rsidP="00703358">
            <w:pPr>
              <w:jc w:val="center"/>
              <w:rPr>
                <w:b/>
                <w:sz w:val="20"/>
                <w:szCs w:val="20"/>
              </w:rPr>
            </w:pPr>
            <w:r w:rsidRPr="0013353E">
              <w:rPr>
                <w:b/>
                <w:sz w:val="20"/>
                <w:szCs w:val="20"/>
              </w:rPr>
              <w:t>[Surveyor’s description of the premises follows]</w:t>
            </w:r>
          </w:p>
        </w:tc>
      </w:tr>
    </w:tbl>
    <w:p w14:paraId="4E51D4BD" w14:textId="77777777" w:rsidR="006E72C9" w:rsidRDefault="006E72C9" w:rsidP="006E72C9">
      <w:pPr>
        <w:tabs>
          <w:tab w:val="left" w:pos="6165"/>
        </w:tabs>
      </w:pPr>
    </w:p>
    <w:p w14:paraId="345B38E4" w14:textId="77777777" w:rsidR="00C62351" w:rsidRDefault="00C62351" w:rsidP="006E72C9">
      <w:pPr>
        <w:tabs>
          <w:tab w:val="left" w:pos="6165"/>
        </w:tabs>
        <w:sectPr w:rsidR="00C62351" w:rsidSect="00A4127D">
          <w:type w:val="continuous"/>
          <w:pgSz w:w="12240" w:h="15840" w:code="1"/>
          <w:pgMar w:top="2160" w:right="1440" w:bottom="1440" w:left="1440" w:header="2160" w:footer="1440" w:gutter="0"/>
          <w:cols w:space="720"/>
          <w:docGrid w:linePitch="360"/>
        </w:sectPr>
      </w:pPr>
    </w:p>
    <w:p w14:paraId="2AA261B0" w14:textId="77777777" w:rsidR="006E72C9" w:rsidRPr="0090052B" w:rsidRDefault="006E72C9" w:rsidP="0090052B">
      <w:pPr>
        <w:tabs>
          <w:tab w:val="left" w:pos="2698"/>
        </w:tabs>
      </w:pPr>
    </w:p>
    <w:sectPr w:rsidR="006E72C9" w:rsidRPr="0090052B" w:rsidSect="00A4127D">
      <w:type w:val="continuous"/>
      <w:pgSz w:w="12240" w:h="15840" w:code="1"/>
      <w:pgMar w:top="2160" w:right="1440" w:bottom="1440" w:left="1440" w:header="2160" w:footer="14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6D60B" w14:textId="77777777" w:rsidR="00DC26AC" w:rsidRDefault="00DC26AC" w:rsidP="00A25585">
      <w:r>
        <w:separator/>
      </w:r>
    </w:p>
  </w:endnote>
  <w:endnote w:type="continuationSeparator" w:id="0">
    <w:p w14:paraId="5177AE3A" w14:textId="77777777" w:rsidR="00DC26AC" w:rsidRDefault="00DC26AC" w:rsidP="00A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6A6A9D" w14:paraId="7B7AA37F" w14:textId="77777777" w:rsidTr="00116B1D">
      <w:trPr>
        <w:trHeight w:val="259"/>
      </w:trPr>
      <w:tc>
        <w:tcPr>
          <w:tcW w:w="4675" w:type="dxa"/>
        </w:tcPr>
        <w:p w14:paraId="279BED32" w14:textId="77777777" w:rsidR="006A6A9D" w:rsidRDefault="00B244BD" w:rsidP="0055587F">
          <w:pPr>
            <w:jc w:val="right"/>
          </w:pPr>
          <w:sdt>
            <w:sdtPr>
              <w:alias w:val="Parcel"/>
              <w:tag w:val=""/>
              <w:id w:val="632678495"/>
              <w:placeholder>
                <w:docPart w:val="1F5218F45AC84D91A6D0D648CAC004A6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A64D1A" w:rsidRPr="00A64D1A">
                <w:rPr>
                  <w:rStyle w:val="PlaceholderText"/>
                  <w:color w:val="FF0000"/>
                </w:rPr>
                <w:t>###</w:t>
              </w:r>
            </w:sdtContent>
          </w:sdt>
          <w:r w:rsidR="0090052B">
            <w:t>-</w:t>
          </w:r>
          <w:r w:rsidR="0055587F">
            <w:t>CH</w:t>
          </w:r>
          <w:sdt>
            <w:sdtPr>
              <w:rPr>
                <w:b/>
              </w:rPr>
              <w:alias w:val="Parcel2"/>
              <w:tag w:val="Parcel2"/>
              <w:id w:val="193203165"/>
              <w:placeholder>
                <w:docPart w:val="035FDB5C5B6B4BBCA148838A270BBDC7"/>
              </w:placeholder>
              <w:showingPlcHdr/>
              <w:text/>
            </w:sdtPr>
            <w:sdtEndPr/>
            <w:sdtContent>
              <w:r w:rsidR="002F438E">
                <w:rPr>
                  <w:rStyle w:val="PlaceholderText"/>
                </w:rPr>
                <w:t xml:space="preserve">   </w:t>
              </w:r>
            </w:sdtContent>
          </w:sdt>
        </w:p>
      </w:tc>
      <w:tc>
        <w:tcPr>
          <w:tcW w:w="4675" w:type="dxa"/>
        </w:tcPr>
        <w:p w14:paraId="23E74CD1" w14:textId="77777777" w:rsidR="006A6A9D" w:rsidRDefault="006A6A9D" w:rsidP="006A6A9D">
          <w:pPr>
            <w:pStyle w:val="Footer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 w:rsidR="00DC26AC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 w:rsidR="00DC26AC"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</w:p>
      </w:tc>
    </w:tr>
  </w:tbl>
  <w:p w14:paraId="2ADF3A78" w14:textId="77777777" w:rsidR="006A6A9D" w:rsidRDefault="006A6A9D" w:rsidP="006A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A7521" w14:textId="77777777" w:rsidR="00DC26AC" w:rsidRDefault="00DC26AC" w:rsidP="00A25585">
      <w:r>
        <w:separator/>
      </w:r>
    </w:p>
  </w:footnote>
  <w:footnote w:type="continuationSeparator" w:id="0">
    <w:p w14:paraId="45A8A086" w14:textId="77777777" w:rsidR="00DC26AC" w:rsidRDefault="00DC26AC" w:rsidP="00A2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3079"/>
      <w:gridCol w:w="3093"/>
      <w:gridCol w:w="3080"/>
    </w:tblGrid>
    <w:tr w:rsidR="001B6764" w:rsidRPr="00F934BD" w14:paraId="03F74317" w14:textId="77777777" w:rsidTr="00703358">
      <w:tc>
        <w:tcPr>
          <w:tcW w:w="3120" w:type="dxa"/>
          <w:vAlign w:val="bottom"/>
        </w:tcPr>
        <w:p w14:paraId="491D5A1E" w14:textId="77777777" w:rsidR="001B6764" w:rsidRPr="00A4127D" w:rsidRDefault="001B6764" w:rsidP="00703358">
          <w:pPr>
            <w:pStyle w:val="Header"/>
            <w:jc w:val="right"/>
            <w:rPr>
              <w:rFonts w:ascii="Calibri" w:hAnsi="Calibri"/>
              <w:sz w:val="16"/>
              <w:szCs w:val="16"/>
            </w:rPr>
          </w:pPr>
        </w:p>
      </w:tc>
      <w:tc>
        <w:tcPr>
          <w:tcW w:w="3120" w:type="dxa"/>
          <w:vAlign w:val="bottom"/>
        </w:tcPr>
        <w:p w14:paraId="06171109" w14:textId="77777777" w:rsidR="001B6764" w:rsidRPr="00A4127D" w:rsidRDefault="001B6764" w:rsidP="00703358">
          <w:pPr>
            <w:pStyle w:val="Header"/>
            <w:jc w:val="center"/>
            <w:rPr>
              <w:sz w:val="28"/>
              <w:szCs w:val="28"/>
            </w:rPr>
          </w:pPr>
          <w:r w:rsidRPr="00A4127D">
            <w:rPr>
              <w:b/>
              <w:sz w:val="28"/>
              <w:szCs w:val="28"/>
              <w:u w:val="single"/>
            </w:rPr>
            <w:t>EXHIBIT A</w:t>
          </w:r>
        </w:p>
      </w:tc>
      <w:tc>
        <w:tcPr>
          <w:tcW w:w="3120" w:type="dxa"/>
          <w:vAlign w:val="bottom"/>
        </w:tcPr>
        <w:p w14:paraId="3DF53B78" w14:textId="77777777" w:rsidR="001B6764" w:rsidRPr="00A4127D" w:rsidRDefault="001B6764" w:rsidP="00E9774A">
          <w:pPr>
            <w:pStyle w:val="Header"/>
            <w:jc w:val="right"/>
            <w:rPr>
              <w:sz w:val="20"/>
              <w:szCs w:val="20"/>
            </w:rPr>
          </w:pPr>
        </w:p>
      </w:tc>
    </w:tr>
    <w:tr w:rsidR="001B6764" w:rsidRPr="00F934BD" w14:paraId="0FCCB1D5" w14:textId="77777777" w:rsidTr="00E9774A">
      <w:tc>
        <w:tcPr>
          <w:tcW w:w="3120" w:type="dxa"/>
          <w:vAlign w:val="bottom"/>
        </w:tcPr>
        <w:p w14:paraId="3FD56A53" w14:textId="77777777" w:rsidR="001B6764" w:rsidRPr="00E9774A" w:rsidRDefault="005A16C0" w:rsidP="0055587F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COC </w:t>
          </w:r>
          <w:r w:rsidR="0055587F">
            <w:rPr>
              <w:sz w:val="20"/>
              <w:szCs w:val="20"/>
            </w:rPr>
            <w:t>CH</w:t>
          </w:r>
        </w:p>
      </w:tc>
      <w:tc>
        <w:tcPr>
          <w:tcW w:w="3120" w:type="dxa"/>
          <w:vAlign w:val="bottom"/>
        </w:tcPr>
        <w:p w14:paraId="795CC8FE" w14:textId="77777777" w:rsidR="001B6764" w:rsidRPr="00A4127D" w:rsidRDefault="001B6764" w:rsidP="00703358">
          <w:pPr>
            <w:pStyle w:val="Header"/>
            <w:jc w:val="center"/>
            <w:rPr>
              <w:b/>
              <w:sz w:val="28"/>
              <w:szCs w:val="28"/>
              <w:u w:val="single"/>
            </w:rPr>
          </w:pPr>
        </w:p>
      </w:tc>
      <w:tc>
        <w:tcPr>
          <w:tcW w:w="3120" w:type="dxa"/>
          <w:vAlign w:val="bottom"/>
        </w:tcPr>
        <w:p w14:paraId="7797A61E" w14:textId="5855B49E" w:rsidR="001B6764" w:rsidRPr="00A4127D" w:rsidRDefault="00B410F5" w:rsidP="00A14AD1">
          <w:pPr>
            <w:pStyle w:val="Head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Rev. </w:t>
          </w:r>
          <w:r w:rsidR="004E6C64" w:rsidRPr="004E6C64">
            <w:rPr>
              <w:sz w:val="20"/>
              <w:szCs w:val="20"/>
            </w:rPr>
            <w:t>6-1</w:t>
          </w:r>
          <w:r w:rsidR="00B244BD">
            <w:rPr>
              <w:sz w:val="20"/>
              <w:szCs w:val="20"/>
            </w:rPr>
            <w:t>8</w:t>
          </w:r>
          <w:r w:rsidR="004E6C64" w:rsidRPr="004E6C64">
            <w:rPr>
              <w:sz w:val="20"/>
              <w:szCs w:val="20"/>
            </w:rPr>
            <w:t>-2025</w:t>
          </w:r>
        </w:p>
      </w:tc>
    </w:tr>
  </w:tbl>
  <w:p w14:paraId="3ACEDF44" w14:textId="77777777" w:rsidR="001B6764" w:rsidRPr="00A25585" w:rsidRDefault="001B6764" w:rsidP="00A25585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57E"/>
    <w:multiLevelType w:val="hybridMultilevel"/>
    <w:tmpl w:val="C56EA210"/>
    <w:lvl w:ilvl="0" w:tplc="AB80C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arano, Ronald J.">
    <w15:presenceInfo w15:providerId="AD" w15:userId="S::RJYARANO@columbus.gov::57d6579a-c61f-46e1-99db-c58b58d2ec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6AC"/>
    <w:rsid w:val="000202C9"/>
    <w:rsid w:val="000A6148"/>
    <w:rsid w:val="000E4315"/>
    <w:rsid w:val="00116B1D"/>
    <w:rsid w:val="0013353E"/>
    <w:rsid w:val="00134070"/>
    <w:rsid w:val="001B6764"/>
    <w:rsid w:val="001D6A06"/>
    <w:rsid w:val="002505A5"/>
    <w:rsid w:val="00261597"/>
    <w:rsid w:val="00261762"/>
    <w:rsid w:val="002705DC"/>
    <w:rsid w:val="002726EC"/>
    <w:rsid w:val="002948E4"/>
    <w:rsid w:val="002A4432"/>
    <w:rsid w:val="002D7027"/>
    <w:rsid w:val="002E07AD"/>
    <w:rsid w:val="002F438E"/>
    <w:rsid w:val="002F54B5"/>
    <w:rsid w:val="00300EF7"/>
    <w:rsid w:val="00300FDB"/>
    <w:rsid w:val="00321133"/>
    <w:rsid w:val="00361ACC"/>
    <w:rsid w:val="00385BC7"/>
    <w:rsid w:val="00393730"/>
    <w:rsid w:val="003C76EA"/>
    <w:rsid w:val="003E183B"/>
    <w:rsid w:val="004146B8"/>
    <w:rsid w:val="00476654"/>
    <w:rsid w:val="004C0E44"/>
    <w:rsid w:val="004C4A35"/>
    <w:rsid w:val="004E420C"/>
    <w:rsid w:val="004E6C64"/>
    <w:rsid w:val="004F1128"/>
    <w:rsid w:val="004F1134"/>
    <w:rsid w:val="0053452E"/>
    <w:rsid w:val="005376C5"/>
    <w:rsid w:val="0055587F"/>
    <w:rsid w:val="00571954"/>
    <w:rsid w:val="00586C94"/>
    <w:rsid w:val="00592BE7"/>
    <w:rsid w:val="005A16C0"/>
    <w:rsid w:val="005B5746"/>
    <w:rsid w:val="005F537F"/>
    <w:rsid w:val="00611EA8"/>
    <w:rsid w:val="0061509C"/>
    <w:rsid w:val="00623DDE"/>
    <w:rsid w:val="006475AC"/>
    <w:rsid w:val="00686619"/>
    <w:rsid w:val="006923FC"/>
    <w:rsid w:val="006A6A9D"/>
    <w:rsid w:val="006E72C9"/>
    <w:rsid w:val="0070036E"/>
    <w:rsid w:val="00703358"/>
    <w:rsid w:val="00713A71"/>
    <w:rsid w:val="0077649D"/>
    <w:rsid w:val="007A6ACE"/>
    <w:rsid w:val="00803F25"/>
    <w:rsid w:val="00840DB2"/>
    <w:rsid w:val="00842CFE"/>
    <w:rsid w:val="00844D44"/>
    <w:rsid w:val="008657B8"/>
    <w:rsid w:val="00886E48"/>
    <w:rsid w:val="008A05E0"/>
    <w:rsid w:val="008D139C"/>
    <w:rsid w:val="008D20E5"/>
    <w:rsid w:val="0090052B"/>
    <w:rsid w:val="009531F4"/>
    <w:rsid w:val="00987731"/>
    <w:rsid w:val="009D722C"/>
    <w:rsid w:val="009F0CEA"/>
    <w:rsid w:val="00A06D8E"/>
    <w:rsid w:val="00A11EB8"/>
    <w:rsid w:val="00A14AD1"/>
    <w:rsid w:val="00A25585"/>
    <w:rsid w:val="00A309EB"/>
    <w:rsid w:val="00A4127D"/>
    <w:rsid w:val="00A64D1A"/>
    <w:rsid w:val="00A958A6"/>
    <w:rsid w:val="00AB0722"/>
    <w:rsid w:val="00AC20B5"/>
    <w:rsid w:val="00AE5290"/>
    <w:rsid w:val="00B1257C"/>
    <w:rsid w:val="00B244BD"/>
    <w:rsid w:val="00B410F5"/>
    <w:rsid w:val="00B43F9D"/>
    <w:rsid w:val="00B75A9B"/>
    <w:rsid w:val="00B91ADA"/>
    <w:rsid w:val="00B9483E"/>
    <w:rsid w:val="00BC7DA5"/>
    <w:rsid w:val="00BD5A38"/>
    <w:rsid w:val="00C00856"/>
    <w:rsid w:val="00C30186"/>
    <w:rsid w:val="00C447A2"/>
    <w:rsid w:val="00C62351"/>
    <w:rsid w:val="00C85FD1"/>
    <w:rsid w:val="00CA103E"/>
    <w:rsid w:val="00CB62BF"/>
    <w:rsid w:val="00CC64A9"/>
    <w:rsid w:val="00D007C2"/>
    <w:rsid w:val="00D036EA"/>
    <w:rsid w:val="00D45FF8"/>
    <w:rsid w:val="00D94EA9"/>
    <w:rsid w:val="00DA34A5"/>
    <w:rsid w:val="00DB2369"/>
    <w:rsid w:val="00DC26AC"/>
    <w:rsid w:val="00E07068"/>
    <w:rsid w:val="00E24F81"/>
    <w:rsid w:val="00E323D7"/>
    <w:rsid w:val="00E44231"/>
    <w:rsid w:val="00E9774A"/>
    <w:rsid w:val="00EB031E"/>
    <w:rsid w:val="00EC4EAD"/>
    <w:rsid w:val="00ED4BA7"/>
    <w:rsid w:val="00EF1190"/>
    <w:rsid w:val="00EF72C2"/>
    <w:rsid w:val="00F01343"/>
    <w:rsid w:val="00F05723"/>
    <w:rsid w:val="00F104E9"/>
    <w:rsid w:val="00F934BD"/>
    <w:rsid w:val="00F934FD"/>
    <w:rsid w:val="00FD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934F726"/>
  <w14:defaultImageDpi w14:val="0"/>
  <w15:docId w15:val="{2306C742-51D5-45E5-BF77-4D22EDA1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F25"/>
    <w:pPr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558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25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5585"/>
    <w:rPr>
      <w:rFonts w:cs="Times New Roman"/>
    </w:rPr>
  </w:style>
  <w:style w:type="character" w:styleId="PageNumber">
    <w:name w:val="page number"/>
    <w:basedOn w:val="DefaultParagraphFont"/>
    <w:uiPriority w:val="99"/>
    <w:rsid w:val="00A25585"/>
    <w:rPr>
      <w:rFonts w:cs="Times New Roman"/>
    </w:rPr>
  </w:style>
  <w:style w:type="character" w:customStyle="1" w:styleId="Style1">
    <w:name w:val="Style1"/>
    <w:rsid w:val="00A25585"/>
    <w:rPr>
      <w:sz w:val="16"/>
    </w:rPr>
  </w:style>
  <w:style w:type="character" w:customStyle="1" w:styleId="Style2">
    <w:name w:val="Style2"/>
    <w:rsid w:val="00A25585"/>
    <w:rPr>
      <w:sz w:val="16"/>
    </w:rPr>
  </w:style>
  <w:style w:type="character" w:customStyle="1" w:styleId="Style3">
    <w:name w:val="Style3"/>
    <w:rsid w:val="00A25585"/>
    <w:rPr>
      <w:sz w:val="16"/>
    </w:rPr>
  </w:style>
  <w:style w:type="character" w:customStyle="1" w:styleId="Style4">
    <w:name w:val="Style4"/>
    <w:rsid w:val="00A25585"/>
    <w:rPr>
      <w:sz w:val="16"/>
    </w:rPr>
  </w:style>
  <w:style w:type="character" w:customStyle="1" w:styleId="Style5">
    <w:name w:val="Style5"/>
    <w:rsid w:val="00A25585"/>
    <w:rPr>
      <w:sz w:val="16"/>
    </w:rPr>
  </w:style>
  <w:style w:type="paragraph" w:styleId="ListParagraph">
    <w:name w:val="List Paragraph"/>
    <w:basedOn w:val="Normal"/>
    <w:uiPriority w:val="34"/>
    <w:qFormat/>
    <w:rsid w:val="00AB072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5A16C0"/>
    <w:rPr>
      <w:color w:val="808080"/>
    </w:rPr>
  </w:style>
  <w:style w:type="table" w:styleId="TableGrid">
    <w:name w:val="Table Grid"/>
    <w:basedOn w:val="TableNormal"/>
    <w:uiPriority w:val="59"/>
    <w:rsid w:val="006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03F25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C0152FBC5A4D54BB0608D013663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C0EBF-F8D4-4B44-85FF-B7589327E007}"/>
      </w:docPartPr>
      <w:docPartBody>
        <w:p w:rsidR="002A5CAE" w:rsidRDefault="002A5CAE">
          <w:pPr>
            <w:pStyle w:val="08C0152FBC5A4D54BB0608D01366375E"/>
          </w:pPr>
          <w:r>
            <w:rPr>
              <w:rStyle w:val="PlaceholderText"/>
            </w:rPr>
            <w:t>Mm/dd/yy</w:t>
          </w:r>
        </w:p>
      </w:docPartBody>
    </w:docPart>
    <w:docPart>
      <w:docPartPr>
        <w:name w:val="BBA714E73471420D8015EF9B0B60C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5E422-3BFE-4FEF-BF0F-532CBF2DA8E4}"/>
      </w:docPartPr>
      <w:docPartBody>
        <w:p w:rsidR="002A5CAE" w:rsidRDefault="002A5CAE">
          <w:pPr>
            <w:pStyle w:val="BBA714E73471420D8015EF9B0B60CB97"/>
          </w:pPr>
          <w:r>
            <w:rPr>
              <w:rStyle w:val="PlaceholderText"/>
            </w:rPr>
            <w:t>XXXX-E</w:t>
          </w:r>
        </w:p>
      </w:docPartBody>
    </w:docPart>
    <w:docPart>
      <w:docPartPr>
        <w:name w:val="67080A415BD74DA188C704F7932A0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1FEBC-BBFF-4815-9522-D0FFBA1B6114}"/>
      </w:docPartPr>
      <w:docPartBody>
        <w:p w:rsidR="002A5CAE" w:rsidRDefault="002A5CAE">
          <w:pPr>
            <w:pStyle w:val="67080A415BD74DA188C704F7932A05CC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1F5218F45AC84D91A6D0D648CAC00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ED92F-A8AC-48E0-8BB9-136441AD0E51}"/>
      </w:docPartPr>
      <w:docPartBody>
        <w:p w:rsidR="002A5CAE" w:rsidRDefault="002A5CAE">
          <w:pPr>
            <w:pStyle w:val="1F5218F45AC84D91A6D0D648CAC004A6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035FDB5C5B6B4BBCA148838A270BB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8F9CD-39A1-4D36-BE5E-C8A795882AE5}"/>
      </w:docPartPr>
      <w:docPartBody>
        <w:p w:rsidR="002A5CAE" w:rsidRDefault="002A5CAE">
          <w:pPr>
            <w:pStyle w:val="035FDB5C5B6B4BBCA148838A270BBDC7"/>
          </w:pPr>
          <w:r>
            <w:rPr>
              <w:rStyle w:val="PlaceholderText"/>
            </w:rPr>
            <w:t>#.###</w:t>
          </w:r>
        </w:p>
      </w:docPartBody>
    </w:docPart>
    <w:docPart>
      <w:docPartPr>
        <w:name w:val="B6D2102AC54A4F3F804A6BFF7F307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0770E-4FDB-4A66-8E67-E14EC7E5B48F}"/>
      </w:docPartPr>
      <w:docPartBody>
        <w:p w:rsidR="002A5CAE" w:rsidRDefault="002A5CAE">
          <w:pPr>
            <w:pStyle w:val="B6D2102AC54A4F3F804A6BFF7F307670"/>
          </w:pPr>
          <w:r>
            <w:rPr>
              <w:rStyle w:val="PlaceholderText"/>
            </w:rPr>
            <w:t>Choose a</w:t>
          </w:r>
          <w:r w:rsidRPr="002E05B9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CAE"/>
    <w:rsid w:val="002A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8C0152FBC5A4D54BB0608D01366375E">
    <w:name w:val="08C0152FBC5A4D54BB0608D01366375E"/>
  </w:style>
  <w:style w:type="paragraph" w:customStyle="1" w:styleId="BBA714E73471420D8015EF9B0B60CB97">
    <w:name w:val="BBA714E73471420D8015EF9B0B60CB97"/>
  </w:style>
  <w:style w:type="paragraph" w:customStyle="1" w:styleId="67080A415BD74DA188C704F7932A05CC">
    <w:name w:val="67080A415BD74DA188C704F7932A05CC"/>
  </w:style>
  <w:style w:type="paragraph" w:customStyle="1" w:styleId="1F5218F45AC84D91A6D0D648CAC004A6">
    <w:name w:val="1F5218F45AC84D91A6D0D648CAC004A6"/>
  </w:style>
  <w:style w:type="paragraph" w:customStyle="1" w:styleId="035FDB5C5B6B4BBCA148838A270BBDC7">
    <w:name w:val="035FDB5C5B6B4BBCA148838A270BBDC7"/>
  </w:style>
  <w:style w:type="paragraph" w:customStyle="1" w:styleId="B6D2102AC54A4F3F804A6BFF7F307670">
    <w:name w:val="B6D2102AC54A4F3F804A6BFF7F3076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ase_x0020_Date xmlns="e4eccb33-a1d1-451f-a831-0a1891225b45" xsi:nil="true"/>
    <Comments xmlns="e4eccb33-a1d1-451f-a831-0a1891225b45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0FA0681EFD64B90A1B40A9FCB3097" ma:contentTypeVersion="0" ma:contentTypeDescription="Create a new document." ma:contentTypeScope="" ma:versionID="a74318f07fce01b97c88448ba163bcb1">
  <xsd:schema xmlns:xsd="http://www.w3.org/2001/XMLSchema" xmlns:xs="http://www.w3.org/2001/XMLSchema" xmlns:p="http://schemas.microsoft.com/office/2006/metadata/properties" xmlns:ns1="http://schemas.microsoft.com/sharepoint/v3" xmlns:ns2="e4eccb33-a1d1-451f-a831-0a1891225b45" targetNamespace="http://schemas.microsoft.com/office/2006/metadata/properties" ma:root="true" ma:fieldsID="7026480c7824827b68a2d371cc1c735e" ns1:_="" ns2:_="">
    <xsd:import namespace="http://schemas.microsoft.com/sharepoint/v3"/>
    <xsd:import namespace="e4eccb33-a1d1-451f-a831-0a1891225b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ease_x0020_Date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ccb33-a1d1-451f-a831-0a1891225b45" elementFormDefault="qualified">
    <xsd:import namespace="http://schemas.microsoft.com/office/2006/documentManagement/types"/>
    <xsd:import namespace="http://schemas.microsoft.com/office/infopath/2007/PartnerControls"/>
    <xsd:element name="Release_x0020_Date" ma:index="10" nillable="true" ma:displayName="Release Date" ma:format="DateOnly" ma:internalName="Release_x0020_Date">
      <xsd:simpleType>
        <xsd:restriction base="dms:DateTime"/>
      </xsd:simpleType>
    </xsd:element>
    <xsd:element name="Comments" ma:index="11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D63C9FC-6EA8-4541-BD33-92327B102D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6B77F0-093D-47F0-BAD6-D1A1976ECBA2}">
  <ds:schemaRefs>
    <ds:schemaRef ds:uri="http://schemas.microsoft.com/office/2006/documentManagement/types"/>
    <ds:schemaRef ds:uri="e4eccb33-a1d1-451f-a831-0a1891225b45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7AC794-4A43-46BD-BE39-77DE6FB3C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eccb33-a1d1-451f-a831-0a189122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EF0745-11BA-453C-AE64-733CB7F8B0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A10D078-F819-4FB6-8779-797CF00FDA8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</vt:lpstr>
    </vt:vector>
  </TitlesOfParts>
  <Company>City of Columbus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</dc:title>
  <dc:subject/>
  <dc:creator>Yarano, Ronald J.</dc:creator>
  <cp:keywords/>
  <dc:description/>
  <cp:lastModifiedBy>Yarano, Ronald J.</cp:lastModifiedBy>
  <cp:revision>4</cp:revision>
  <cp:lastPrinted>2009-05-19T18:47:00Z</cp:lastPrinted>
  <dcterms:created xsi:type="dcterms:W3CDTF">2025-06-18T14:51:00Z</dcterms:created>
  <dcterms:modified xsi:type="dcterms:W3CDTF">2025-06-18T16:12:00Z</dcterms:modified>
</cp:coreProperties>
</file>